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D02" w:rsidRDefault="009A3D02" w:rsidP="00016B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601AD1">
        <w:rPr>
          <w:rFonts w:ascii="Arial" w:hAnsi="Arial" w:cs="Arial"/>
          <w:b/>
          <w:sz w:val="24"/>
          <w:szCs w:val="24"/>
        </w:rPr>
        <w:t>GEOQUIMICA PALEOECOLOGICA DEL CABALLO, LOS GONFOTERIOS Y EL PEREZOSO TERRESTRE DE SANTIAGO CHAZUMBA, OAXACA, MÉXICO</w:t>
      </w:r>
    </w:p>
    <w:p w:rsidR="0043343B" w:rsidRPr="00601AD1" w:rsidRDefault="0043343B" w:rsidP="00016B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A3D02" w:rsidRDefault="00601AD1" w:rsidP="00016B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vertAlign w:val="superscript"/>
        </w:rPr>
      </w:pPr>
      <w:r>
        <w:rPr>
          <w:rFonts w:ascii="Arial" w:hAnsi="Arial" w:cs="Arial"/>
          <w:b/>
          <w:sz w:val="24"/>
          <w:szCs w:val="24"/>
        </w:rPr>
        <w:t xml:space="preserve">Pérez-Crespo, </w:t>
      </w:r>
      <w:r w:rsidR="009A3D02" w:rsidRPr="00601AD1">
        <w:rPr>
          <w:rFonts w:ascii="Arial" w:hAnsi="Arial" w:cs="Arial"/>
          <w:b/>
          <w:sz w:val="24"/>
          <w:szCs w:val="24"/>
        </w:rPr>
        <w:t>Víctor</w:t>
      </w:r>
      <w:r w:rsidR="009A3D02" w:rsidRPr="00601AD1">
        <w:rPr>
          <w:rFonts w:ascii="Arial" w:hAnsi="Arial" w:cs="Arial"/>
          <w:b/>
          <w:sz w:val="24"/>
          <w:szCs w:val="24"/>
          <w:vertAlign w:val="superscript"/>
        </w:rPr>
        <w:t>1</w:t>
      </w:r>
      <w:r w:rsidR="009A3D02" w:rsidRPr="00601AD1">
        <w:rPr>
          <w:rFonts w:ascii="Arial" w:hAnsi="Arial" w:cs="Arial"/>
          <w:b/>
          <w:sz w:val="24"/>
          <w:szCs w:val="24"/>
        </w:rPr>
        <w:t xml:space="preserve">, </w:t>
      </w:r>
      <w:proofErr w:type="spellStart"/>
      <w:r w:rsidR="009A3D02" w:rsidRPr="00601AD1">
        <w:rPr>
          <w:rFonts w:ascii="Arial" w:hAnsi="Arial" w:cs="Arial"/>
          <w:b/>
          <w:sz w:val="24"/>
          <w:szCs w:val="24"/>
        </w:rPr>
        <w:t>Arroyo-Cabrales</w:t>
      </w:r>
      <w:proofErr w:type="spellEnd"/>
      <w:r>
        <w:rPr>
          <w:rFonts w:ascii="Arial" w:hAnsi="Arial" w:cs="Arial"/>
          <w:b/>
          <w:sz w:val="24"/>
          <w:szCs w:val="24"/>
        </w:rPr>
        <w:t>, Joaquín</w:t>
      </w:r>
      <w:r w:rsidR="009A3D02" w:rsidRPr="00601AD1">
        <w:rPr>
          <w:rFonts w:ascii="Arial" w:hAnsi="Arial" w:cs="Arial"/>
          <w:b/>
          <w:sz w:val="24"/>
          <w:szCs w:val="24"/>
          <w:vertAlign w:val="superscript"/>
        </w:rPr>
        <w:t>2</w:t>
      </w:r>
      <w:r w:rsidR="009A3D02" w:rsidRPr="00601AD1">
        <w:rPr>
          <w:rFonts w:ascii="Arial" w:hAnsi="Arial" w:cs="Arial"/>
          <w:b/>
          <w:sz w:val="24"/>
          <w:szCs w:val="24"/>
        </w:rPr>
        <w:t>, Viñas-</w:t>
      </w:r>
      <w:proofErr w:type="spellStart"/>
      <w:r w:rsidR="009A3D02" w:rsidRPr="00601AD1">
        <w:rPr>
          <w:rFonts w:ascii="Arial" w:hAnsi="Arial" w:cs="Arial"/>
          <w:b/>
          <w:sz w:val="24"/>
          <w:szCs w:val="24"/>
        </w:rPr>
        <w:t>Vallverdú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, </w:t>
      </w:r>
      <w:r w:rsidRPr="00601AD1">
        <w:rPr>
          <w:rFonts w:ascii="Arial" w:hAnsi="Arial" w:cs="Arial"/>
          <w:b/>
          <w:sz w:val="24"/>
          <w:szCs w:val="24"/>
        </w:rPr>
        <w:t>Ramón</w:t>
      </w:r>
      <w:r w:rsidR="009A3D02" w:rsidRPr="00601AD1">
        <w:rPr>
          <w:rFonts w:ascii="Arial" w:hAnsi="Arial" w:cs="Arial"/>
          <w:b/>
          <w:sz w:val="24"/>
          <w:szCs w:val="24"/>
          <w:vertAlign w:val="superscript"/>
        </w:rPr>
        <w:t>3</w:t>
      </w:r>
      <w:r w:rsidR="009A3D02" w:rsidRPr="00601AD1">
        <w:rPr>
          <w:rFonts w:ascii="Arial" w:hAnsi="Arial" w:cs="Arial"/>
          <w:b/>
          <w:sz w:val="24"/>
          <w:szCs w:val="24"/>
        </w:rPr>
        <w:t>, Morales-Puente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601AD1">
        <w:rPr>
          <w:rFonts w:ascii="Arial" w:hAnsi="Arial" w:cs="Arial"/>
          <w:b/>
          <w:sz w:val="24"/>
          <w:szCs w:val="24"/>
        </w:rPr>
        <w:t>Pedro</w:t>
      </w:r>
      <w:r w:rsidRPr="00601AD1">
        <w:rPr>
          <w:rFonts w:ascii="Arial" w:hAnsi="Arial" w:cs="Arial"/>
          <w:b/>
          <w:sz w:val="24"/>
          <w:szCs w:val="24"/>
          <w:vertAlign w:val="superscript"/>
        </w:rPr>
        <w:t xml:space="preserve"> </w:t>
      </w:r>
      <w:r w:rsidR="009A3D02" w:rsidRPr="00601AD1">
        <w:rPr>
          <w:rFonts w:ascii="Arial" w:hAnsi="Arial" w:cs="Arial"/>
          <w:b/>
          <w:sz w:val="24"/>
          <w:szCs w:val="24"/>
          <w:vertAlign w:val="superscript"/>
        </w:rPr>
        <w:t>1, 4</w:t>
      </w:r>
      <w:r w:rsidR="009A3D02" w:rsidRPr="00601AD1">
        <w:rPr>
          <w:rFonts w:ascii="Arial" w:hAnsi="Arial" w:cs="Arial"/>
          <w:b/>
          <w:sz w:val="24"/>
          <w:szCs w:val="24"/>
        </w:rPr>
        <w:t>, Cienfuegos-Alvarado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601AD1">
        <w:rPr>
          <w:rFonts w:ascii="Arial" w:hAnsi="Arial" w:cs="Arial"/>
          <w:b/>
          <w:sz w:val="24"/>
          <w:szCs w:val="24"/>
        </w:rPr>
        <w:t xml:space="preserve">Edith </w:t>
      </w:r>
      <w:r w:rsidR="009A3D02" w:rsidRPr="00601AD1">
        <w:rPr>
          <w:rFonts w:ascii="Arial" w:hAnsi="Arial" w:cs="Arial"/>
          <w:b/>
          <w:sz w:val="24"/>
          <w:szCs w:val="24"/>
          <w:vertAlign w:val="superscript"/>
        </w:rPr>
        <w:t>1,4</w:t>
      </w:r>
      <w:r w:rsidR="009A3D02" w:rsidRPr="00601AD1">
        <w:rPr>
          <w:rFonts w:ascii="Arial" w:hAnsi="Arial" w:cs="Arial"/>
          <w:b/>
          <w:sz w:val="24"/>
          <w:szCs w:val="24"/>
        </w:rPr>
        <w:t xml:space="preserve"> y Otero</w:t>
      </w:r>
      <w:r>
        <w:rPr>
          <w:rFonts w:ascii="Arial" w:hAnsi="Arial" w:cs="Arial"/>
          <w:b/>
          <w:sz w:val="24"/>
          <w:szCs w:val="24"/>
        </w:rPr>
        <w:t xml:space="preserve">, </w:t>
      </w:r>
      <w:r w:rsidRPr="00601AD1">
        <w:rPr>
          <w:rFonts w:ascii="Arial" w:hAnsi="Arial" w:cs="Arial"/>
          <w:b/>
          <w:sz w:val="24"/>
          <w:szCs w:val="24"/>
        </w:rPr>
        <w:t>Francisco</w:t>
      </w:r>
      <w:r w:rsidRPr="00601AD1">
        <w:rPr>
          <w:rFonts w:ascii="Arial" w:hAnsi="Arial" w:cs="Arial"/>
          <w:b/>
          <w:sz w:val="24"/>
          <w:szCs w:val="24"/>
          <w:vertAlign w:val="superscript"/>
        </w:rPr>
        <w:t xml:space="preserve"> </w:t>
      </w:r>
      <w:r w:rsidRPr="00601AD1">
        <w:rPr>
          <w:rFonts w:ascii="Arial" w:hAnsi="Arial" w:cs="Arial"/>
          <w:b/>
          <w:sz w:val="24"/>
          <w:szCs w:val="24"/>
        </w:rPr>
        <w:t>J.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9A3D02" w:rsidRPr="00601AD1">
        <w:rPr>
          <w:rFonts w:ascii="Arial" w:hAnsi="Arial" w:cs="Arial"/>
          <w:b/>
          <w:sz w:val="24"/>
          <w:szCs w:val="24"/>
          <w:vertAlign w:val="superscript"/>
        </w:rPr>
        <w:t>1,4</w:t>
      </w:r>
    </w:p>
    <w:p w:rsidR="00016B46" w:rsidRPr="00601AD1" w:rsidRDefault="00016B46" w:rsidP="00016B4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A3D02" w:rsidRPr="009A3D02" w:rsidRDefault="009A3D02" w:rsidP="00016B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3D02">
        <w:rPr>
          <w:rFonts w:ascii="Arial" w:hAnsi="Arial" w:cs="Arial"/>
          <w:sz w:val="24"/>
          <w:szCs w:val="24"/>
        </w:rPr>
        <w:t xml:space="preserve">1.- Instituto de Geología, Universidad Nacional Autónoma de México, Circuito de la Investigación Científica S/N, Ciudad Universitaria, Del. Coyoacán, 04150, México, CDMX. E-mail: </w:t>
      </w:r>
      <w:hyperlink r:id="rId7" w:history="1">
        <w:r w:rsidRPr="009A3D02">
          <w:rPr>
            <w:rFonts w:ascii="Arial" w:hAnsi="Arial" w:cs="Arial"/>
            <w:sz w:val="24"/>
            <w:szCs w:val="24"/>
          </w:rPr>
          <w:t>vapc79@gmail.com</w:t>
        </w:r>
      </w:hyperlink>
      <w:r w:rsidR="00601AD1">
        <w:rPr>
          <w:rFonts w:ascii="Arial" w:hAnsi="Arial" w:cs="Arial"/>
          <w:sz w:val="24"/>
          <w:szCs w:val="24"/>
        </w:rPr>
        <w:t xml:space="preserve">, </w:t>
      </w:r>
      <w:r w:rsidR="00601AD1" w:rsidRPr="00601AD1">
        <w:rPr>
          <w:rFonts w:ascii="Arial" w:hAnsi="Arial" w:cs="Arial"/>
          <w:sz w:val="24"/>
          <w:szCs w:val="24"/>
        </w:rPr>
        <w:t>mopuente@servidor.unam.mx</w:t>
      </w:r>
      <w:r w:rsidR="00601AD1">
        <w:rPr>
          <w:rFonts w:ascii="Arial" w:hAnsi="Arial" w:cs="Arial"/>
          <w:sz w:val="24"/>
          <w:szCs w:val="24"/>
        </w:rPr>
        <w:t xml:space="preserve">, </w:t>
      </w:r>
      <w:r w:rsidR="00601AD1" w:rsidRPr="00601AD1">
        <w:rPr>
          <w:rFonts w:ascii="Arial" w:hAnsi="Arial" w:cs="Arial"/>
          <w:sz w:val="24"/>
          <w:szCs w:val="24"/>
        </w:rPr>
        <w:t>edithca@geol-sun.igeolcu.unam.mx</w:t>
      </w:r>
      <w:r w:rsidR="00601AD1">
        <w:rPr>
          <w:rFonts w:ascii="Arial" w:hAnsi="Arial" w:cs="Arial"/>
          <w:sz w:val="24"/>
          <w:szCs w:val="24"/>
        </w:rPr>
        <w:t>, fotero@geologia.unam.mx</w:t>
      </w:r>
    </w:p>
    <w:p w:rsidR="009A3D02" w:rsidRPr="009A3D02" w:rsidRDefault="009A3D02" w:rsidP="00016B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3D02">
        <w:rPr>
          <w:rFonts w:ascii="Arial" w:hAnsi="Arial" w:cs="Arial"/>
          <w:sz w:val="24"/>
          <w:szCs w:val="24"/>
        </w:rPr>
        <w:t xml:space="preserve">2.-Laboratorio de </w:t>
      </w:r>
      <w:proofErr w:type="spellStart"/>
      <w:r w:rsidRPr="009A3D02">
        <w:rPr>
          <w:rFonts w:ascii="Arial" w:hAnsi="Arial" w:cs="Arial"/>
          <w:sz w:val="24"/>
          <w:szCs w:val="24"/>
        </w:rPr>
        <w:t>Arqueozoología</w:t>
      </w:r>
      <w:proofErr w:type="spellEnd"/>
      <w:r w:rsidRPr="009A3D02">
        <w:rPr>
          <w:rFonts w:ascii="Arial" w:hAnsi="Arial" w:cs="Arial"/>
          <w:sz w:val="24"/>
          <w:szCs w:val="24"/>
        </w:rPr>
        <w:t xml:space="preserve"> ‘M. en C. </w:t>
      </w:r>
      <w:proofErr w:type="spellStart"/>
      <w:r w:rsidRPr="009A3D02">
        <w:rPr>
          <w:rFonts w:ascii="Arial" w:hAnsi="Arial" w:cs="Arial"/>
          <w:sz w:val="24"/>
          <w:szCs w:val="24"/>
        </w:rPr>
        <w:t>Ticul</w:t>
      </w:r>
      <w:proofErr w:type="spellEnd"/>
      <w:r w:rsidRPr="009A3D02">
        <w:rPr>
          <w:rFonts w:ascii="Arial" w:hAnsi="Arial" w:cs="Arial"/>
          <w:sz w:val="24"/>
          <w:szCs w:val="24"/>
        </w:rPr>
        <w:t xml:space="preserve"> Álvarez Solórzano’, Subdirección de Laboratorios y Apoyo Académico, INAH, Moneda 16 Col. Centro, 06060México, CDMX.</w:t>
      </w:r>
      <w:r w:rsidR="00601AD1">
        <w:rPr>
          <w:rFonts w:ascii="Arial" w:hAnsi="Arial" w:cs="Arial"/>
          <w:sz w:val="24"/>
          <w:szCs w:val="24"/>
        </w:rPr>
        <w:t xml:space="preserve"> E-mail: arromatu@hotmail.com</w:t>
      </w:r>
    </w:p>
    <w:p w:rsidR="009A3D02" w:rsidRPr="009A3D02" w:rsidRDefault="009A3D02" w:rsidP="00016B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3D02">
        <w:rPr>
          <w:rFonts w:ascii="Arial" w:hAnsi="Arial" w:cs="Arial"/>
          <w:sz w:val="24"/>
          <w:szCs w:val="24"/>
        </w:rPr>
        <w:t xml:space="preserve">3.- IPHES, </w:t>
      </w:r>
      <w:proofErr w:type="spellStart"/>
      <w:r w:rsidRPr="009A3D02">
        <w:rPr>
          <w:rFonts w:ascii="Arial" w:hAnsi="Arial" w:cs="Arial"/>
          <w:sz w:val="24"/>
          <w:szCs w:val="24"/>
        </w:rPr>
        <w:t>Institut</w:t>
      </w:r>
      <w:proofErr w:type="spellEnd"/>
      <w:r w:rsidRPr="009A3D0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9A3D02">
        <w:rPr>
          <w:rFonts w:ascii="Arial" w:hAnsi="Arial" w:cs="Arial"/>
          <w:sz w:val="24"/>
          <w:szCs w:val="24"/>
        </w:rPr>
        <w:t>Català</w:t>
      </w:r>
      <w:proofErr w:type="spellEnd"/>
      <w:r w:rsidRPr="009A3D02">
        <w:rPr>
          <w:rFonts w:ascii="Arial" w:hAnsi="Arial" w:cs="Arial"/>
          <w:sz w:val="24"/>
          <w:szCs w:val="24"/>
        </w:rPr>
        <w:t xml:space="preserve"> de </w:t>
      </w:r>
      <w:proofErr w:type="spellStart"/>
      <w:r w:rsidRPr="009A3D02">
        <w:rPr>
          <w:rFonts w:ascii="Arial" w:hAnsi="Arial" w:cs="Arial"/>
          <w:sz w:val="24"/>
          <w:szCs w:val="24"/>
        </w:rPr>
        <w:t>Paleoecologia</w:t>
      </w:r>
      <w:proofErr w:type="spellEnd"/>
      <w:r w:rsidRPr="009A3D02">
        <w:rPr>
          <w:rFonts w:ascii="Arial" w:hAnsi="Arial" w:cs="Arial"/>
          <w:sz w:val="24"/>
          <w:szCs w:val="24"/>
        </w:rPr>
        <w:t xml:space="preserve"> Humana i </w:t>
      </w:r>
      <w:proofErr w:type="spellStart"/>
      <w:r w:rsidRPr="009A3D02">
        <w:rPr>
          <w:rFonts w:ascii="Arial" w:hAnsi="Arial" w:cs="Arial"/>
          <w:sz w:val="24"/>
          <w:szCs w:val="24"/>
        </w:rPr>
        <w:t>Evolució</w:t>
      </w:r>
      <w:proofErr w:type="spellEnd"/>
      <w:r w:rsidRPr="009A3D02">
        <w:rPr>
          <w:rFonts w:ascii="Arial" w:hAnsi="Arial" w:cs="Arial"/>
          <w:sz w:val="24"/>
          <w:szCs w:val="24"/>
        </w:rPr>
        <w:t xml:space="preserve"> Social, Campus </w:t>
      </w:r>
      <w:proofErr w:type="spellStart"/>
      <w:r w:rsidRPr="009A3D02">
        <w:rPr>
          <w:rFonts w:ascii="Arial" w:hAnsi="Arial" w:cs="Arial"/>
          <w:sz w:val="24"/>
          <w:szCs w:val="24"/>
        </w:rPr>
        <w:t>Sescelades</w:t>
      </w:r>
      <w:proofErr w:type="spellEnd"/>
      <w:r w:rsidRPr="009A3D02">
        <w:rPr>
          <w:rFonts w:ascii="Arial" w:hAnsi="Arial" w:cs="Arial"/>
          <w:sz w:val="24"/>
          <w:szCs w:val="24"/>
        </w:rPr>
        <w:t xml:space="preserve"> URV (</w:t>
      </w:r>
      <w:proofErr w:type="spellStart"/>
      <w:r w:rsidRPr="009A3D02">
        <w:rPr>
          <w:rFonts w:ascii="Arial" w:hAnsi="Arial" w:cs="Arial"/>
          <w:sz w:val="24"/>
          <w:szCs w:val="24"/>
        </w:rPr>
        <w:t>Edifici</w:t>
      </w:r>
      <w:proofErr w:type="spellEnd"/>
      <w:r w:rsidRPr="009A3D02">
        <w:rPr>
          <w:rFonts w:ascii="Arial" w:hAnsi="Arial" w:cs="Arial"/>
          <w:sz w:val="24"/>
          <w:szCs w:val="24"/>
        </w:rPr>
        <w:t xml:space="preserve"> W3), 43007 Tarragona, </w:t>
      </w:r>
      <w:proofErr w:type="spellStart"/>
      <w:r w:rsidRPr="009A3D02">
        <w:rPr>
          <w:rFonts w:ascii="Arial" w:hAnsi="Arial" w:cs="Arial"/>
          <w:sz w:val="24"/>
          <w:szCs w:val="24"/>
        </w:rPr>
        <w:t>Spain</w:t>
      </w:r>
      <w:proofErr w:type="spellEnd"/>
      <w:r w:rsidR="00601AD1">
        <w:rPr>
          <w:rFonts w:ascii="Arial" w:hAnsi="Arial" w:cs="Arial"/>
          <w:sz w:val="24"/>
          <w:szCs w:val="24"/>
        </w:rPr>
        <w:t xml:space="preserve">. E-mail: </w:t>
      </w:r>
      <w:r w:rsidR="00601AD1" w:rsidRPr="00601AD1">
        <w:rPr>
          <w:rFonts w:ascii="Arial" w:hAnsi="Arial" w:cs="Arial"/>
          <w:sz w:val="24"/>
          <w:szCs w:val="24"/>
        </w:rPr>
        <w:t>rupestrologia@yahoo.es</w:t>
      </w:r>
    </w:p>
    <w:p w:rsidR="009A3D02" w:rsidRPr="009A3D02" w:rsidRDefault="009A3D02" w:rsidP="00016B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A3D02">
        <w:rPr>
          <w:rFonts w:ascii="Arial" w:hAnsi="Arial" w:cs="Arial"/>
          <w:sz w:val="24"/>
          <w:szCs w:val="24"/>
        </w:rPr>
        <w:t>4.- L</w:t>
      </w:r>
      <w:r w:rsidR="0043343B">
        <w:rPr>
          <w:rFonts w:ascii="Arial" w:hAnsi="Arial" w:cs="Arial"/>
          <w:sz w:val="24"/>
          <w:szCs w:val="24"/>
        </w:rPr>
        <w:t xml:space="preserve">aboratorio </w:t>
      </w:r>
      <w:r w:rsidRPr="009A3D02">
        <w:rPr>
          <w:rFonts w:ascii="Arial" w:hAnsi="Arial" w:cs="Arial"/>
          <w:sz w:val="24"/>
          <w:szCs w:val="24"/>
        </w:rPr>
        <w:t>N</w:t>
      </w:r>
      <w:r w:rsidR="0043343B">
        <w:rPr>
          <w:rFonts w:ascii="Arial" w:hAnsi="Arial" w:cs="Arial"/>
          <w:sz w:val="24"/>
          <w:szCs w:val="24"/>
        </w:rPr>
        <w:t xml:space="preserve">acional de </w:t>
      </w:r>
      <w:r w:rsidRPr="009A3D02">
        <w:rPr>
          <w:rFonts w:ascii="Arial" w:hAnsi="Arial" w:cs="Arial"/>
          <w:sz w:val="24"/>
          <w:szCs w:val="24"/>
        </w:rPr>
        <w:t>G</w:t>
      </w:r>
      <w:r w:rsidR="0043343B">
        <w:rPr>
          <w:rFonts w:ascii="Arial" w:hAnsi="Arial" w:cs="Arial"/>
          <w:sz w:val="24"/>
          <w:szCs w:val="24"/>
        </w:rPr>
        <w:t xml:space="preserve">eoquímica y </w:t>
      </w:r>
      <w:r w:rsidRPr="009A3D02">
        <w:rPr>
          <w:rFonts w:ascii="Arial" w:hAnsi="Arial" w:cs="Arial"/>
          <w:sz w:val="24"/>
          <w:szCs w:val="24"/>
        </w:rPr>
        <w:t>M</w:t>
      </w:r>
      <w:r w:rsidR="0043343B">
        <w:rPr>
          <w:rFonts w:ascii="Arial" w:hAnsi="Arial" w:cs="Arial"/>
          <w:sz w:val="24"/>
          <w:szCs w:val="24"/>
        </w:rPr>
        <w:t>ineralogía</w:t>
      </w:r>
      <w:r w:rsidRPr="009A3D02">
        <w:rPr>
          <w:rFonts w:ascii="Arial" w:hAnsi="Arial" w:cs="Arial"/>
          <w:sz w:val="24"/>
          <w:szCs w:val="24"/>
        </w:rPr>
        <w:t>- Instituto de Geología, Universidad Nacional Autónoma de México, Circuito de la Investigación Científica S/N, Ciudad Universitaria, Del. Coyoacán, 04150, México, CDMX.</w:t>
      </w:r>
      <w:r w:rsidR="00601AD1">
        <w:rPr>
          <w:rFonts w:ascii="Arial" w:hAnsi="Arial" w:cs="Arial"/>
          <w:sz w:val="24"/>
          <w:szCs w:val="24"/>
        </w:rPr>
        <w:t xml:space="preserve"> </w:t>
      </w:r>
    </w:p>
    <w:p w:rsidR="009A3D02" w:rsidRPr="009A3D02" w:rsidRDefault="009A3D02" w:rsidP="00016B46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657D01" w:rsidRPr="009A3D02" w:rsidRDefault="00FE185B" w:rsidP="00016B46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9A3D02">
        <w:rPr>
          <w:rFonts w:ascii="Arial" w:hAnsi="Arial" w:cs="Arial"/>
          <w:sz w:val="24"/>
          <w:szCs w:val="24"/>
        </w:rPr>
        <w:t xml:space="preserve">Santiago </w:t>
      </w:r>
      <w:proofErr w:type="spellStart"/>
      <w:r w:rsidRPr="009A3D02">
        <w:rPr>
          <w:rFonts w:ascii="Arial" w:hAnsi="Arial" w:cs="Arial"/>
          <w:sz w:val="24"/>
          <w:szCs w:val="24"/>
        </w:rPr>
        <w:t>Chazumba</w:t>
      </w:r>
      <w:proofErr w:type="spellEnd"/>
      <w:r w:rsidRPr="009A3D02">
        <w:rPr>
          <w:rFonts w:ascii="Arial" w:hAnsi="Arial" w:cs="Arial"/>
          <w:sz w:val="24"/>
          <w:szCs w:val="24"/>
        </w:rPr>
        <w:t>, Oaxaca, México es una localidad del Pleistoceno tardío donde se han hallado restos de caballos (</w:t>
      </w:r>
      <w:r w:rsidRPr="009A3D02">
        <w:rPr>
          <w:rFonts w:ascii="Arial" w:hAnsi="Arial" w:cs="Arial"/>
          <w:i/>
          <w:sz w:val="24"/>
          <w:szCs w:val="24"/>
        </w:rPr>
        <w:t xml:space="preserve">Equus </w:t>
      </w:r>
      <w:r w:rsidRPr="009A3D02">
        <w:rPr>
          <w:rFonts w:ascii="Arial" w:hAnsi="Arial" w:cs="Arial"/>
          <w:sz w:val="24"/>
          <w:szCs w:val="24"/>
        </w:rPr>
        <w:t>sp.), gonfoterios (</w:t>
      </w:r>
      <w:proofErr w:type="spellStart"/>
      <w:r w:rsidRPr="009A3D02">
        <w:rPr>
          <w:rFonts w:ascii="Arial" w:hAnsi="Arial" w:cs="Arial"/>
          <w:i/>
          <w:sz w:val="24"/>
          <w:szCs w:val="24"/>
        </w:rPr>
        <w:t>Cuvieronius</w:t>
      </w:r>
      <w:proofErr w:type="spellEnd"/>
      <w:r w:rsidRPr="009A3D02">
        <w:rPr>
          <w:rFonts w:ascii="Arial" w:hAnsi="Arial" w:cs="Arial"/>
          <w:sz w:val="24"/>
          <w:szCs w:val="24"/>
        </w:rPr>
        <w:t xml:space="preserve"> sp.) y perezosos terrestres (</w:t>
      </w:r>
      <w:proofErr w:type="spellStart"/>
      <w:r w:rsidRPr="009A3D02">
        <w:rPr>
          <w:rFonts w:ascii="Arial" w:hAnsi="Arial" w:cs="Arial"/>
          <w:i/>
          <w:sz w:val="24"/>
          <w:szCs w:val="24"/>
        </w:rPr>
        <w:t>Eremotherium</w:t>
      </w:r>
      <w:proofErr w:type="spellEnd"/>
      <w:r w:rsidRPr="009A3D02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9A3D02">
        <w:rPr>
          <w:rFonts w:ascii="Arial" w:hAnsi="Arial" w:cs="Arial"/>
          <w:i/>
          <w:sz w:val="24"/>
          <w:szCs w:val="24"/>
        </w:rPr>
        <w:t>laurdillardi</w:t>
      </w:r>
      <w:proofErr w:type="spellEnd"/>
      <w:r w:rsidRPr="009A3D02">
        <w:rPr>
          <w:rFonts w:ascii="Arial" w:hAnsi="Arial" w:cs="Arial"/>
          <w:sz w:val="24"/>
          <w:szCs w:val="24"/>
        </w:rPr>
        <w:t xml:space="preserve">). Por la presencia de estos animales se ha asumido que durante </w:t>
      </w:r>
      <w:r w:rsidR="009A3D02" w:rsidRPr="009A3D02">
        <w:rPr>
          <w:rFonts w:ascii="Arial" w:hAnsi="Arial" w:cs="Arial"/>
          <w:sz w:val="24"/>
          <w:szCs w:val="24"/>
        </w:rPr>
        <w:t>el Pleistoceno tardío</w:t>
      </w:r>
      <w:r w:rsidR="00C23A23" w:rsidRPr="009A3D02">
        <w:rPr>
          <w:rFonts w:ascii="Arial" w:hAnsi="Arial" w:cs="Arial"/>
          <w:sz w:val="24"/>
          <w:szCs w:val="24"/>
        </w:rPr>
        <w:t xml:space="preserve">, Santiago </w:t>
      </w:r>
      <w:proofErr w:type="spellStart"/>
      <w:r w:rsidR="00C23A23" w:rsidRPr="009A3D02">
        <w:rPr>
          <w:rFonts w:ascii="Arial" w:hAnsi="Arial" w:cs="Arial"/>
          <w:sz w:val="24"/>
          <w:szCs w:val="24"/>
        </w:rPr>
        <w:t>Chazumba</w:t>
      </w:r>
      <w:proofErr w:type="spellEnd"/>
      <w:r w:rsidR="00C23A23" w:rsidRPr="009A3D02">
        <w:rPr>
          <w:rFonts w:ascii="Arial" w:hAnsi="Arial" w:cs="Arial"/>
          <w:sz w:val="24"/>
          <w:szCs w:val="24"/>
        </w:rPr>
        <w:t>,</w:t>
      </w:r>
      <w:r w:rsidRPr="009A3D02">
        <w:rPr>
          <w:rFonts w:ascii="Arial" w:hAnsi="Arial" w:cs="Arial"/>
          <w:sz w:val="24"/>
          <w:szCs w:val="24"/>
        </w:rPr>
        <w:t xml:space="preserve"> fue un pastizal con un bosque donde los caballos </w:t>
      </w:r>
      <w:r w:rsidR="00C23A23" w:rsidRPr="009A3D02">
        <w:rPr>
          <w:rFonts w:ascii="Arial" w:hAnsi="Arial" w:cs="Arial"/>
          <w:sz w:val="24"/>
          <w:szCs w:val="24"/>
        </w:rPr>
        <w:t>habitarían</w:t>
      </w:r>
      <w:r w:rsidRPr="009A3D02">
        <w:rPr>
          <w:rFonts w:ascii="Arial" w:hAnsi="Arial" w:cs="Arial"/>
          <w:sz w:val="24"/>
          <w:szCs w:val="24"/>
        </w:rPr>
        <w:t xml:space="preserve"> </w:t>
      </w:r>
      <w:r w:rsidR="009A3D02" w:rsidRPr="009A3D02">
        <w:rPr>
          <w:rFonts w:ascii="Arial" w:hAnsi="Arial" w:cs="Arial"/>
          <w:sz w:val="24"/>
          <w:szCs w:val="24"/>
        </w:rPr>
        <w:t xml:space="preserve">en </w:t>
      </w:r>
      <w:r w:rsidRPr="009A3D02">
        <w:rPr>
          <w:rFonts w:ascii="Arial" w:hAnsi="Arial" w:cs="Arial"/>
          <w:sz w:val="24"/>
          <w:szCs w:val="24"/>
        </w:rPr>
        <w:t xml:space="preserve">el pastizal y se </w:t>
      </w:r>
      <w:r w:rsidR="00C23A23" w:rsidRPr="009A3D02">
        <w:rPr>
          <w:rFonts w:ascii="Arial" w:hAnsi="Arial" w:cs="Arial"/>
          <w:sz w:val="24"/>
          <w:szCs w:val="24"/>
        </w:rPr>
        <w:t>alimentarían</w:t>
      </w:r>
      <w:r w:rsidRPr="009A3D02">
        <w:rPr>
          <w:rFonts w:ascii="Arial" w:hAnsi="Arial" w:cs="Arial"/>
          <w:sz w:val="24"/>
          <w:szCs w:val="24"/>
        </w:rPr>
        <w:t xml:space="preserve"> de pastos y las otras dos especies </w:t>
      </w:r>
      <w:r w:rsidR="00C23A23" w:rsidRPr="009A3D02">
        <w:rPr>
          <w:rFonts w:ascii="Arial" w:hAnsi="Arial" w:cs="Arial"/>
          <w:sz w:val="24"/>
          <w:szCs w:val="24"/>
        </w:rPr>
        <w:t>consumirían</w:t>
      </w:r>
      <w:r w:rsidRPr="009A3D02">
        <w:rPr>
          <w:rFonts w:ascii="Arial" w:hAnsi="Arial" w:cs="Arial"/>
          <w:sz w:val="24"/>
          <w:szCs w:val="24"/>
        </w:rPr>
        <w:t xml:space="preserve"> hojas y frutos de los </w:t>
      </w:r>
      <w:r w:rsidR="00C23A23" w:rsidRPr="009A3D02">
        <w:rPr>
          <w:rFonts w:ascii="Arial" w:hAnsi="Arial" w:cs="Arial"/>
          <w:sz w:val="24"/>
          <w:szCs w:val="24"/>
        </w:rPr>
        <w:t>árboles</w:t>
      </w:r>
      <w:r w:rsidRPr="009A3D02">
        <w:rPr>
          <w:rFonts w:ascii="Arial" w:hAnsi="Arial" w:cs="Arial"/>
          <w:sz w:val="24"/>
          <w:szCs w:val="24"/>
        </w:rPr>
        <w:t xml:space="preserve"> y arbustos del bosque</w:t>
      </w:r>
      <w:r w:rsidR="00C23A23" w:rsidRPr="009A3D02">
        <w:rPr>
          <w:rFonts w:ascii="Arial" w:hAnsi="Arial" w:cs="Arial"/>
          <w:sz w:val="24"/>
          <w:szCs w:val="24"/>
        </w:rPr>
        <w:t xml:space="preserve"> siendo estos animales </w:t>
      </w:r>
      <w:r w:rsidR="009A3D02" w:rsidRPr="009A3D02">
        <w:rPr>
          <w:rFonts w:ascii="Arial" w:hAnsi="Arial" w:cs="Arial"/>
          <w:sz w:val="24"/>
          <w:szCs w:val="24"/>
        </w:rPr>
        <w:t>contemporáneos al vivir en el mismo lapso de tiempo</w:t>
      </w:r>
      <w:r w:rsidRPr="009A3D02">
        <w:rPr>
          <w:rFonts w:ascii="Arial" w:hAnsi="Arial" w:cs="Arial"/>
          <w:sz w:val="24"/>
          <w:szCs w:val="24"/>
        </w:rPr>
        <w:t xml:space="preserve">. Sin embargo, para </w:t>
      </w:r>
      <w:r w:rsidR="00FE2BB8">
        <w:rPr>
          <w:rFonts w:ascii="Arial" w:hAnsi="Arial" w:cs="Arial"/>
          <w:sz w:val="24"/>
          <w:szCs w:val="24"/>
        </w:rPr>
        <w:t>sustentar</w:t>
      </w:r>
      <w:r w:rsidR="00FE2BB8" w:rsidRPr="009A3D02">
        <w:rPr>
          <w:rFonts w:ascii="Arial" w:hAnsi="Arial" w:cs="Arial"/>
          <w:sz w:val="24"/>
          <w:szCs w:val="24"/>
        </w:rPr>
        <w:t xml:space="preserve"> </w:t>
      </w:r>
      <w:r w:rsidRPr="009A3D02">
        <w:rPr>
          <w:rFonts w:ascii="Arial" w:hAnsi="Arial" w:cs="Arial"/>
          <w:sz w:val="24"/>
          <w:szCs w:val="24"/>
        </w:rPr>
        <w:t xml:space="preserve">lo anterior, se realizaron </w:t>
      </w:r>
      <w:r w:rsidR="00C23A23" w:rsidRPr="009A3D02">
        <w:rPr>
          <w:rFonts w:ascii="Arial" w:hAnsi="Arial" w:cs="Arial"/>
          <w:sz w:val="24"/>
          <w:szCs w:val="24"/>
        </w:rPr>
        <w:t>análisis</w:t>
      </w:r>
      <w:r w:rsidRPr="009A3D02">
        <w:rPr>
          <w:rFonts w:ascii="Arial" w:hAnsi="Arial" w:cs="Arial"/>
          <w:sz w:val="24"/>
          <w:szCs w:val="24"/>
        </w:rPr>
        <w:t xml:space="preserve"> </w:t>
      </w:r>
      <w:r w:rsidR="00C23A23" w:rsidRPr="009A3D02">
        <w:rPr>
          <w:rFonts w:ascii="Arial" w:hAnsi="Arial" w:cs="Arial"/>
          <w:sz w:val="24"/>
          <w:szCs w:val="24"/>
        </w:rPr>
        <w:t xml:space="preserve">isotópicos de carbono, oxígeno y de tierras raras en el esmalte dental y la </w:t>
      </w:r>
      <w:proofErr w:type="spellStart"/>
      <w:r w:rsidR="00C23A23" w:rsidRPr="009A3D02">
        <w:rPr>
          <w:rFonts w:ascii="Arial" w:hAnsi="Arial" w:cs="Arial"/>
          <w:sz w:val="24"/>
          <w:szCs w:val="24"/>
        </w:rPr>
        <w:t>osteodentina</w:t>
      </w:r>
      <w:proofErr w:type="spellEnd"/>
      <w:r w:rsidR="00C23A23" w:rsidRPr="009A3D02">
        <w:rPr>
          <w:rFonts w:ascii="Arial" w:hAnsi="Arial" w:cs="Arial"/>
          <w:sz w:val="24"/>
          <w:szCs w:val="24"/>
        </w:rPr>
        <w:t xml:space="preserve"> de estos animales. Los resultados de los valores de δ</w:t>
      </w:r>
      <w:r w:rsidR="00C23A23" w:rsidRPr="009A3D02">
        <w:rPr>
          <w:rFonts w:ascii="Arial" w:hAnsi="Arial" w:cs="Arial"/>
          <w:sz w:val="24"/>
          <w:szCs w:val="24"/>
          <w:vertAlign w:val="superscript"/>
        </w:rPr>
        <w:t>13</w:t>
      </w:r>
      <w:r w:rsidR="00C23A23" w:rsidRPr="009A3D02">
        <w:rPr>
          <w:rFonts w:ascii="Arial" w:hAnsi="Arial" w:cs="Arial"/>
          <w:sz w:val="24"/>
          <w:szCs w:val="24"/>
        </w:rPr>
        <w:t>C y δ</w:t>
      </w:r>
      <w:r w:rsidR="00C23A23" w:rsidRPr="009A3D02">
        <w:rPr>
          <w:rFonts w:ascii="Arial" w:hAnsi="Arial" w:cs="Arial"/>
          <w:sz w:val="24"/>
          <w:szCs w:val="24"/>
          <w:vertAlign w:val="superscript"/>
        </w:rPr>
        <w:t>18</w:t>
      </w:r>
      <w:r w:rsidR="00C23A23" w:rsidRPr="009A3D02">
        <w:rPr>
          <w:rFonts w:ascii="Arial" w:hAnsi="Arial" w:cs="Arial"/>
          <w:sz w:val="24"/>
          <w:szCs w:val="24"/>
        </w:rPr>
        <w:t>O muestran que el caballo consumió plantas C</w:t>
      </w:r>
      <w:r w:rsidR="00C23A23" w:rsidRPr="009A3D02">
        <w:rPr>
          <w:rFonts w:ascii="Arial" w:hAnsi="Arial" w:cs="Arial"/>
          <w:sz w:val="24"/>
          <w:szCs w:val="24"/>
          <w:vertAlign w:val="subscript"/>
        </w:rPr>
        <w:t>4</w:t>
      </w:r>
      <w:r w:rsidR="00C23A23" w:rsidRPr="009A3D02">
        <w:rPr>
          <w:rFonts w:ascii="Arial" w:hAnsi="Arial" w:cs="Arial"/>
          <w:sz w:val="24"/>
          <w:szCs w:val="24"/>
        </w:rPr>
        <w:t xml:space="preserve"> y vivió en una zona </w:t>
      </w:r>
      <w:r w:rsidR="009A3D02" w:rsidRPr="009A3D02">
        <w:rPr>
          <w:rFonts w:ascii="Arial" w:hAnsi="Arial" w:cs="Arial"/>
          <w:sz w:val="24"/>
          <w:szCs w:val="24"/>
        </w:rPr>
        <w:t xml:space="preserve">de vegetación </w:t>
      </w:r>
      <w:r w:rsidR="00C23A23" w:rsidRPr="009A3D02">
        <w:rPr>
          <w:rFonts w:ascii="Arial" w:hAnsi="Arial" w:cs="Arial"/>
          <w:sz w:val="24"/>
          <w:szCs w:val="24"/>
        </w:rPr>
        <w:t>abierta y los gonfoterios y perezosos consumían plantas C</w:t>
      </w:r>
      <w:r w:rsidR="00C23A23" w:rsidRPr="009A3D02">
        <w:rPr>
          <w:rFonts w:ascii="Arial" w:hAnsi="Arial" w:cs="Arial"/>
          <w:sz w:val="24"/>
          <w:szCs w:val="24"/>
          <w:vertAlign w:val="subscript"/>
        </w:rPr>
        <w:t>3</w:t>
      </w:r>
      <w:r w:rsidR="00C23A23" w:rsidRPr="009A3D02">
        <w:rPr>
          <w:rFonts w:ascii="Arial" w:hAnsi="Arial" w:cs="Arial"/>
          <w:sz w:val="24"/>
          <w:szCs w:val="24"/>
        </w:rPr>
        <w:t xml:space="preserve"> y habitaron una zona </w:t>
      </w:r>
      <w:r w:rsidR="009A3D02" w:rsidRPr="009A3D02">
        <w:rPr>
          <w:rFonts w:ascii="Arial" w:hAnsi="Arial" w:cs="Arial"/>
          <w:sz w:val="24"/>
          <w:szCs w:val="24"/>
        </w:rPr>
        <w:t xml:space="preserve">de vegetación </w:t>
      </w:r>
      <w:r w:rsidR="00C23A23" w:rsidRPr="009A3D02">
        <w:rPr>
          <w:rFonts w:ascii="Arial" w:hAnsi="Arial" w:cs="Arial"/>
          <w:sz w:val="24"/>
          <w:szCs w:val="24"/>
        </w:rPr>
        <w:t>cerrada</w:t>
      </w:r>
      <w:r w:rsidR="009A3D02" w:rsidRPr="009A3D02">
        <w:rPr>
          <w:rFonts w:ascii="Arial" w:hAnsi="Arial" w:cs="Arial"/>
          <w:sz w:val="24"/>
          <w:szCs w:val="24"/>
        </w:rPr>
        <w:t xml:space="preserve"> lo cual indicaría la presencia de un bosque con un pastizal como se había propuesto previamente</w:t>
      </w:r>
      <w:ins w:id="0" w:author="Mauricio Molina" w:date="2018-10-29T12:12:00Z">
        <w:r w:rsidR="002F1DD7">
          <w:rPr>
            <w:rFonts w:ascii="Arial" w:hAnsi="Arial" w:cs="Arial"/>
            <w:sz w:val="24"/>
            <w:szCs w:val="24"/>
          </w:rPr>
          <w:t>.</w:t>
        </w:r>
      </w:ins>
      <w:del w:id="1" w:author="Mauricio Molina" w:date="2018-10-29T12:12:00Z">
        <w:r w:rsidR="00C23A23" w:rsidRPr="009A3D02" w:rsidDel="002F1DD7">
          <w:rPr>
            <w:rFonts w:ascii="Arial" w:hAnsi="Arial" w:cs="Arial"/>
            <w:sz w:val="24"/>
            <w:szCs w:val="24"/>
          </w:rPr>
          <w:delText>;</w:delText>
        </w:r>
      </w:del>
      <w:r w:rsidR="00C23A23" w:rsidRPr="009A3D02">
        <w:rPr>
          <w:rFonts w:ascii="Arial" w:hAnsi="Arial" w:cs="Arial"/>
          <w:sz w:val="24"/>
          <w:szCs w:val="24"/>
        </w:rPr>
        <w:t xml:space="preserve"> </w:t>
      </w:r>
      <w:ins w:id="2" w:author="Mauricio Molina" w:date="2018-10-29T12:12:00Z">
        <w:r w:rsidR="002F1DD7">
          <w:rPr>
            <w:rFonts w:ascii="Arial" w:hAnsi="Arial" w:cs="Arial"/>
            <w:sz w:val="24"/>
            <w:szCs w:val="24"/>
          </w:rPr>
          <w:t>S</w:t>
        </w:r>
      </w:ins>
      <w:bookmarkStart w:id="3" w:name="_GoBack"/>
      <w:bookmarkEnd w:id="3"/>
      <w:del w:id="4" w:author="Mauricio Molina" w:date="2018-10-29T12:12:00Z">
        <w:r w:rsidR="00C23A23" w:rsidRPr="009A3D02" w:rsidDel="002F1DD7">
          <w:rPr>
            <w:rFonts w:ascii="Arial" w:hAnsi="Arial" w:cs="Arial"/>
            <w:sz w:val="24"/>
            <w:szCs w:val="24"/>
          </w:rPr>
          <w:delText>s</w:delText>
        </w:r>
      </w:del>
      <w:r w:rsidR="00C23A23" w:rsidRPr="009A3D02">
        <w:rPr>
          <w:rFonts w:ascii="Arial" w:hAnsi="Arial" w:cs="Arial"/>
          <w:sz w:val="24"/>
          <w:szCs w:val="24"/>
        </w:rPr>
        <w:t xml:space="preserve">in embargo, los análisis de tierras raras mostraron que estos animales se depositaron en diferentes ambientes y posiblemente </w:t>
      </w:r>
      <w:r w:rsidR="00FE2BB8">
        <w:rPr>
          <w:rFonts w:ascii="Arial" w:hAnsi="Arial" w:cs="Arial"/>
          <w:sz w:val="24"/>
          <w:szCs w:val="24"/>
        </w:rPr>
        <w:t xml:space="preserve">distintos </w:t>
      </w:r>
      <w:r w:rsidR="00C23A23" w:rsidRPr="009A3D02">
        <w:rPr>
          <w:rFonts w:ascii="Arial" w:hAnsi="Arial" w:cs="Arial"/>
          <w:sz w:val="24"/>
          <w:szCs w:val="24"/>
        </w:rPr>
        <w:t xml:space="preserve">lapsos de tiempo, por lo que no son </w:t>
      </w:r>
      <w:r w:rsidR="009A3D02" w:rsidRPr="009A3D02">
        <w:rPr>
          <w:rFonts w:ascii="Arial" w:hAnsi="Arial" w:cs="Arial"/>
          <w:sz w:val="24"/>
          <w:szCs w:val="24"/>
        </w:rPr>
        <w:t>contemporáneos</w:t>
      </w:r>
      <w:r w:rsidR="00C23A23" w:rsidRPr="009A3D02">
        <w:rPr>
          <w:rFonts w:ascii="Arial" w:hAnsi="Arial" w:cs="Arial"/>
          <w:sz w:val="24"/>
          <w:szCs w:val="24"/>
        </w:rPr>
        <w:t xml:space="preserve"> y por lo tanto, los </w:t>
      </w:r>
      <w:r w:rsidR="009A3D02" w:rsidRPr="009A3D02">
        <w:rPr>
          <w:rFonts w:ascii="Arial" w:hAnsi="Arial" w:cs="Arial"/>
          <w:sz w:val="24"/>
          <w:szCs w:val="24"/>
        </w:rPr>
        <w:t>análisis</w:t>
      </w:r>
      <w:r w:rsidR="00C23A23" w:rsidRPr="009A3D02">
        <w:rPr>
          <w:rFonts w:ascii="Arial" w:hAnsi="Arial" w:cs="Arial"/>
          <w:sz w:val="24"/>
          <w:szCs w:val="24"/>
        </w:rPr>
        <w:t xml:space="preserve"> </w:t>
      </w:r>
      <w:r w:rsidR="009A3D02" w:rsidRPr="009A3D02">
        <w:rPr>
          <w:rFonts w:ascii="Arial" w:hAnsi="Arial" w:cs="Arial"/>
          <w:sz w:val="24"/>
          <w:szCs w:val="24"/>
        </w:rPr>
        <w:t>isotópicos</w:t>
      </w:r>
      <w:r w:rsidR="00C23A23" w:rsidRPr="009A3D02">
        <w:rPr>
          <w:rFonts w:ascii="Arial" w:hAnsi="Arial" w:cs="Arial"/>
          <w:sz w:val="24"/>
          <w:szCs w:val="24"/>
        </w:rPr>
        <w:t xml:space="preserve"> de carbono y oxígeno muestran las preferencias alimentarias y de hábitat de cada una de las especies en particular y no</w:t>
      </w:r>
      <w:r w:rsidR="00FE2BB8">
        <w:rPr>
          <w:rFonts w:ascii="Arial" w:hAnsi="Arial" w:cs="Arial"/>
          <w:sz w:val="24"/>
          <w:szCs w:val="24"/>
        </w:rPr>
        <w:t>,</w:t>
      </w:r>
      <w:r w:rsidR="00C23A23" w:rsidRPr="009A3D02">
        <w:rPr>
          <w:rFonts w:ascii="Arial" w:hAnsi="Arial" w:cs="Arial"/>
          <w:sz w:val="24"/>
          <w:szCs w:val="24"/>
        </w:rPr>
        <w:t xml:space="preserve"> el posible tipo de vegetación y ambiente </w:t>
      </w:r>
      <w:r w:rsidRPr="009A3D02">
        <w:rPr>
          <w:rFonts w:ascii="Arial" w:hAnsi="Arial" w:cs="Arial"/>
          <w:sz w:val="24"/>
          <w:szCs w:val="24"/>
        </w:rPr>
        <w:t xml:space="preserve">que existió en </w:t>
      </w:r>
      <w:r w:rsidR="00FE2BB8">
        <w:rPr>
          <w:rFonts w:ascii="Arial" w:hAnsi="Arial" w:cs="Arial"/>
          <w:sz w:val="24"/>
          <w:szCs w:val="24"/>
        </w:rPr>
        <w:t>la localidad</w:t>
      </w:r>
      <w:r w:rsidRPr="009A3D02">
        <w:rPr>
          <w:rFonts w:ascii="Arial" w:hAnsi="Arial" w:cs="Arial"/>
          <w:sz w:val="24"/>
          <w:szCs w:val="24"/>
        </w:rPr>
        <w:t xml:space="preserve"> durante el Pleistoceno tardío</w:t>
      </w:r>
      <w:r w:rsidR="005D3680">
        <w:rPr>
          <w:rFonts w:ascii="Arial" w:hAnsi="Arial" w:cs="Arial"/>
          <w:sz w:val="24"/>
          <w:szCs w:val="24"/>
        </w:rPr>
        <w:t>.</w:t>
      </w:r>
    </w:p>
    <w:sectPr w:rsidR="00657D01" w:rsidRPr="009A3D02" w:rsidSect="00016B46">
      <w:footerReference w:type="default" r:id="rId8"/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C42" w:rsidRDefault="00AA4C42" w:rsidP="009A3D02">
      <w:pPr>
        <w:spacing w:after="0" w:line="240" w:lineRule="auto"/>
      </w:pPr>
      <w:r>
        <w:separator/>
      </w:r>
    </w:p>
  </w:endnote>
  <w:endnote w:type="continuationSeparator" w:id="0">
    <w:p w:rsidR="00AA4C42" w:rsidRDefault="00AA4C42" w:rsidP="009A3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D02" w:rsidRDefault="009A3D02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F1DD7">
      <w:rPr>
        <w:noProof/>
      </w:rPr>
      <w:t>1</w:t>
    </w:r>
    <w:r>
      <w:fldChar w:fldCharType="end"/>
    </w:r>
  </w:p>
  <w:p w:rsidR="009A3D02" w:rsidRDefault="009A3D02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C42" w:rsidRDefault="00AA4C42" w:rsidP="009A3D02">
      <w:pPr>
        <w:spacing w:after="0" w:line="240" w:lineRule="auto"/>
      </w:pPr>
      <w:r>
        <w:separator/>
      </w:r>
    </w:p>
  </w:footnote>
  <w:footnote w:type="continuationSeparator" w:id="0">
    <w:p w:rsidR="00AA4C42" w:rsidRDefault="00AA4C42" w:rsidP="009A3D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85B"/>
    <w:rsid w:val="00016B46"/>
    <w:rsid w:val="0001703D"/>
    <w:rsid w:val="001929DA"/>
    <w:rsid w:val="00201A2D"/>
    <w:rsid w:val="0028729D"/>
    <w:rsid w:val="002910E1"/>
    <w:rsid w:val="002F1DD7"/>
    <w:rsid w:val="00303236"/>
    <w:rsid w:val="0039205D"/>
    <w:rsid w:val="0043343B"/>
    <w:rsid w:val="00481F99"/>
    <w:rsid w:val="004B0ECF"/>
    <w:rsid w:val="005D3680"/>
    <w:rsid w:val="00601AD1"/>
    <w:rsid w:val="00657D01"/>
    <w:rsid w:val="006A353E"/>
    <w:rsid w:val="00740C4F"/>
    <w:rsid w:val="007575BE"/>
    <w:rsid w:val="008325DF"/>
    <w:rsid w:val="009A3D02"/>
    <w:rsid w:val="00AA4C42"/>
    <w:rsid w:val="00B65E1A"/>
    <w:rsid w:val="00C23A23"/>
    <w:rsid w:val="00CD078F"/>
    <w:rsid w:val="00D6778A"/>
    <w:rsid w:val="00DB36BE"/>
    <w:rsid w:val="00EA3073"/>
    <w:rsid w:val="00EA3D36"/>
    <w:rsid w:val="00EC36AD"/>
    <w:rsid w:val="00FD2E73"/>
    <w:rsid w:val="00FE185B"/>
    <w:rsid w:val="00FE2BB8"/>
    <w:rsid w:val="00FF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US" w:eastAsia="es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D02"/>
    <w:pPr>
      <w:spacing w:after="200" w:line="276" w:lineRule="auto"/>
    </w:pPr>
    <w:rPr>
      <w:sz w:val="22"/>
      <w:szCs w:val="22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9A3D02"/>
    <w:pPr>
      <w:tabs>
        <w:tab w:val="center" w:pos="4419"/>
        <w:tab w:val="right" w:pos="88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EncabezadoCar">
    <w:name w:val="Encabezado Car"/>
    <w:link w:val="Encabezado"/>
    <w:uiPriority w:val="99"/>
    <w:semiHidden/>
    <w:rsid w:val="009A3D02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A3D02"/>
    <w:pPr>
      <w:tabs>
        <w:tab w:val="center" w:pos="4419"/>
        <w:tab w:val="right" w:pos="88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PiedepginaCar">
    <w:name w:val="Pie de página Car"/>
    <w:link w:val="Piedepgina"/>
    <w:uiPriority w:val="99"/>
    <w:rsid w:val="009A3D02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0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0C4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US" w:eastAsia="es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D02"/>
    <w:pPr>
      <w:spacing w:after="200" w:line="276" w:lineRule="auto"/>
    </w:pPr>
    <w:rPr>
      <w:sz w:val="22"/>
      <w:szCs w:val="22"/>
      <w:lang w:val="es-MX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9A3D02"/>
    <w:pPr>
      <w:tabs>
        <w:tab w:val="center" w:pos="4419"/>
        <w:tab w:val="right" w:pos="88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EncabezadoCar">
    <w:name w:val="Encabezado Car"/>
    <w:link w:val="Encabezado"/>
    <w:uiPriority w:val="99"/>
    <w:semiHidden/>
    <w:rsid w:val="009A3D02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A3D02"/>
    <w:pPr>
      <w:tabs>
        <w:tab w:val="center" w:pos="4419"/>
        <w:tab w:val="right" w:pos="8838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PiedepginaCar">
    <w:name w:val="Pie de página Car"/>
    <w:link w:val="Piedepgina"/>
    <w:uiPriority w:val="99"/>
    <w:rsid w:val="009A3D02"/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40C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40C4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apc79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415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2696</CharactersWithSpaces>
  <SharedDoc>false</SharedDoc>
  <HLinks>
    <vt:vector size="6" baseType="variant">
      <vt:variant>
        <vt:i4>5636216</vt:i4>
      </vt:variant>
      <vt:variant>
        <vt:i4>0</vt:i4>
      </vt:variant>
      <vt:variant>
        <vt:i4>0</vt:i4>
      </vt:variant>
      <vt:variant>
        <vt:i4>5</vt:i4>
      </vt:variant>
      <vt:variant>
        <vt:lpwstr>mailto:vapc79@gmail.com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perez-crespo2016</dc:creator>
  <cp:lastModifiedBy>Mauricio Molina</cp:lastModifiedBy>
  <cp:revision>3</cp:revision>
  <dcterms:created xsi:type="dcterms:W3CDTF">2018-09-14T19:53:00Z</dcterms:created>
  <dcterms:modified xsi:type="dcterms:W3CDTF">2018-10-29T18:13:00Z</dcterms:modified>
</cp:coreProperties>
</file>